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0641D073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ins w:id="0" w:author="Stańczyk Marta" w:date="2026-02-05T11:46:00Z" w16du:dateUtc="2026-02-05T10:46:00Z">
        <w:r w:rsidR="006751EF">
          <w:rPr>
            <w:rFonts w:ascii="Arial" w:hAnsi="Arial" w:cs="Arial"/>
            <w:b/>
            <w:bCs/>
          </w:rPr>
          <w:t>12</w:t>
        </w:r>
      </w:ins>
      <w:ins w:id="1" w:author="Stańczyk Marta" w:date="2025-11-21T11:51:00Z" w16du:dateUtc="2025-11-21T10:51:00Z">
        <w:r w:rsidR="00E4540F">
          <w:rPr>
            <w:rFonts w:ascii="Arial" w:hAnsi="Arial" w:cs="Arial"/>
            <w:b/>
            <w:bCs/>
          </w:rPr>
          <w:t>a</w:t>
        </w:r>
      </w:ins>
      <w:del w:id="2" w:author="Stańczyk Marta" w:date="2025-11-21T11:51:00Z" w16du:dateUtc="2025-11-21T10:51:00Z">
        <w:r w:rsidRPr="0091441B" w:rsidDel="00E4540F">
          <w:rPr>
            <w:rFonts w:ascii="Arial" w:hAnsi="Arial" w:cs="Arial"/>
            <w:b/>
            <w:bCs/>
          </w:rPr>
          <w:delText>10b</w:delText>
        </w:r>
      </w:del>
      <w:r w:rsidRPr="0091441B">
        <w:rPr>
          <w:rFonts w:ascii="Arial" w:hAnsi="Arial" w:cs="Arial"/>
          <w:b/>
          <w:bCs/>
        </w:rPr>
        <w:t xml:space="preserve"> 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3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432C1"/>
    <w:rsid w:val="001C3280"/>
    <w:rsid w:val="002B2747"/>
    <w:rsid w:val="00331DF0"/>
    <w:rsid w:val="003322A3"/>
    <w:rsid w:val="00336B9C"/>
    <w:rsid w:val="003D00AE"/>
    <w:rsid w:val="004C1184"/>
    <w:rsid w:val="00580D71"/>
    <w:rsid w:val="005D2791"/>
    <w:rsid w:val="006332D8"/>
    <w:rsid w:val="006751EF"/>
    <w:rsid w:val="006C50B0"/>
    <w:rsid w:val="007D1277"/>
    <w:rsid w:val="00872295"/>
    <w:rsid w:val="008E1D33"/>
    <w:rsid w:val="00907877"/>
    <w:rsid w:val="0091441B"/>
    <w:rsid w:val="00934D68"/>
    <w:rsid w:val="00946AC1"/>
    <w:rsid w:val="0096682B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0502B"/>
    <w:rsid w:val="00E4540F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Stańczyk Marta</cp:lastModifiedBy>
  <cp:revision>6</cp:revision>
  <dcterms:created xsi:type="dcterms:W3CDTF">2025-11-13T13:11:00Z</dcterms:created>
  <dcterms:modified xsi:type="dcterms:W3CDTF">2026-02-05T10:46:00Z</dcterms:modified>
</cp:coreProperties>
</file>